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BFA" w:rsidRPr="00094B44" w:rsidRDefault="00165BFA" w:rsidP="00165BFA">
      <w:pPr>
        <w:pStyle w:val="Default"/>
        <w:spacing w:line="276" w:lineRule="auto"/>
        <w:jc w:val="center"/>
        <w:rPr>
          <w:b/>
          <w:bCs/>
          <w:color w:val="auto"/>
          <w:sz w:val="22"/>
          <w:szCs w:val="22"/>
          <w:lang w:val="ro-RO"/>
        </w:rPr>
      </w:pPr>
      <w:r w:rsidRPr="00094B44">
        <w:rPr>
          <w:b/>
          <w:bCs/>
          <w:color w:val="auto"/>
          <w:sz w:val="22"/>
          <w:szCs w:val="22"/>
          <w:lang w:val="ro-RO"/>
        </w:rPr>
        <w:t>FIȘA MĂSURII M03</w:t>
      </w:r>
    </w:p>
    <w:p w:rsidR="00165BFA" w:rsidRPr="00094B44" w:rsidRDefault="00165BFA" w:rsidP="00165BFA">
      <w:pPr>
        <w:pStyle w:val="Default"/>
        <w:spacing w:line="276" w:lineRule="auto"/>
        <w:jc w:val="both"/>
        <w:rPr>
          <w:b/>
          <w:bCs/>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b/>
          <w:bCs/>
          <w:color w:val="auto"/>
          <w:sz w:val="22"/>
          <w:szCs w:val="22"/>
          <w:lang w:val="ro-RO"/>
        </w:rPr>
      </w:pPr>
      <w:r w:rsidRPr="00094B44">
        <w:rPr>
          <w:b/>
          <w:bCs/>
          <w:color w:val="auto"/>
          <w:sz w:val="22"/>
          <w:szCs w:val="22"/>
          <w:lang w:val="ro-RO"/>
        </w:rPr>
        <w:t xml:space="preserve">Denumirea măsurii: </w:t>
      </w:r>
      <w:proofErr w:type="spellStart"/>
      <w:r w:rsidRPr="00D02D70">
        <w:rPr>
          <w:bCs/>
          <w:color w:val="auto"/>
          <w:sz w:val="22"/>
          <w:szCs w:val="22"/>
          <w:lang w:val="ro-RO"/>
        </w:rPr>
        <w:t>Investitii</w:t>
      </w:r>
      <w:proofErr w:type="spellEnd"/>
      <w:r w:rsidRPr="00D02D70">
        <w:rPr>
          <w:bCs/>
          <w:color w:val="auto"/>
          <w:sz w:val="22"/>
          <w:szCs w:val="22"/>
          <w:lang w:val="ro-RO"/>
        </w:rPr>
        <w:t xml:space="preserve"> in modernizarea si dezvoltarea exploatațiilor agricole</w:t>
      </w:r>
      <w:r>
        <w:rPr>
          <w:bCs/>
          <w:color w:val="auto"/>
          <w:sz w:val="22"/>
          <w:szCs w:val="22"/>
          <w:lang w:val="ro-RO"/>
        </w:rPr>
        <w:t xml:space="preserve"> </w:t>
      </w:r>
      <w:r w:rsidRPr="00236372">
        <w:rPr>
          <w:color w:val="auto"/>
          <w:sz w:val="22"/>
          <w:szCs w:val="22"/>
          <w:lang w:val="ro-RO"/>
        </w:rPr>
        <w:t>î</w:t>
      </w:r>
      <w:r>
        <w:rPr>
          <w:bCs/>
          <w:color w:val="auto"/>
          <w:sz w:val="22"/>
          <w:szCs w:val="22"/>
          <w:lang w:val="ro-RO"/>
        </w:rPr>
        <w:t>n teritoriul GAL „</w:t>
      </w:r>
      <w:r w:rsidRPr="00236372">
        <w:rPr>
          <w:color w:val="auto"/>
          <w:sz w:val="22"/>
          <w:szCs w:val="22"/>
          <w:lang w:val="ro-RO"/>
        </w:rPr>
        <w:t>Codrii Pașcanilor</w:t>
      </w:r>
      <w:r>
        <w:rPr>
          <w:bCs/>
          <w:color w:val="auto"/>
          <w:sz w:val="22"/>
          <w:szCs w:val="22"/>
          <w:lang w:val="ro-RO"/>
        </w:rPr>
        <w:t>”</w:t>
      </w:r>
    </w:p>
    <w:p w:rsidR="00165BFA" w:rsidRPr="00094B44" w:rsidRDefault="00165BFA" w:rsidP="00165BFA">
      <w:pPr>
        <w:pStyle w:val="Default"/>
        <w:shd w:val="clear" w:color="auto" w:fill="A6A6A6" w:themeFill="background1" w:themeFillShade="A6"/>
        <w:spacing w:line="276" w:lineRule="auto"/>
        <w:jc w:val="both"/>
        <w:rPr>
          <w:b/>
          <w:bCs/>
          <w:color w:val="auto"/>
          <w:sz w:val="22"/>
          <w:szCs w:val="22"/>
          <w:lang w:val="ro-RO"/>
        </w:rPr>
      </w:pPr>
      <w:r w:rsidRPr="00094B44">
        <w:rPr>
          <w:b/>
          <w:bCs/>
          <w:color w:val="auto"/>
          <w:sz w:val="22"/>
          <w:szCs w:val="22"/>
          <w:lang w:val="ro-RO"/>
        </w:rPr>
        <w:t xml:space="preserve">CODUL Măsurii: </w:t>
      </w:r>
      <w:r>
        <w:rPr>
          <w:bCs/>
          <w:color w:val="auto"/>
          <w:sz w:val="22"/>
          <w:szCs w:val="22"/>
          <w:lang w:val="ro-RO"/>
        </w:rPr>
        <w:t>M03</w:t>
      </w:r>
      <w:r w:rsidRPr="00094B44">
        <w:rPr>
          <w:bCs/>
          <w:color w:val="auto"/>
          <w:sz w:val="22"/>
          <w:szCs w:val="22"/>
          <w:lang w:val="ro-RO"/>
        </w:rPr>
        <w:t>/2A</w:t>
      </w:r>
    </w:p>
    <w:p w:rsidR="00165BFA" w:rsidRDefault="00165BFA" w:rsidP="00165BFA">
      <w:pPr>
        <w:pStyle w:val="Default"/>
        <w:spacing w:line="276" w:lineRule="auto"/>
        <w:jc w:val="both"/>
        <w:rPr>
          <w:b/>
          <w:bCs/>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bCs/>
          <w:color w:val="auto"/>
          <w:sz w:val="22"/>
          <w:szCs w:val="22"/>
          <w:lang w:val="ro-RO"/>
        </w:rPr>
        <w:t>Tipul măsurii:</w:t>
      </w:r>
      <w:r w:rsidRPr="00094B44">
        <w:rPr>
          <w:b/>
          <w:bCs/>
          <w:color w:val="auto"/>
          <w:sz w:val="22"/>
          <w:szCs w:val="22"/>
          <w:lang w:val="ro-RO"/>
        </w:rPr>
        <w:tab/>
      </w:r>
      <w:r w:rsidRPr="00094B44">
        <w:rPr>
          <w:b/>
          <w:bCs/>
          <w:color w:val="auto"/>
          <w:sz w:val="22"/>
          <w:szCs w:val="22"/>
          <w:lang w:val="ro-RO"/>
        </w:rPr>
        <w:tab/>
        <w:t>x INVESTIȚII</w:t>
      </w:r>
    </w:p>
    <w:p w:rsidR="00165BFA" w:rsidRPr="00094B44" w:rsidRDefault="00165BFA" w:rsidP="00165BFA">
      <w:pPr>
        <w:pStyle w:val="Default"/>
        <w:spacing w:line="276" w:lineRule="auto"/>
        <w:ind w:left="1440" w:firstLine="720"/>
        <w:jc w:val="both"/>
        <w:rPr>
          <w:color w:val="auto"/>
          <w:sz w:val="22"/>
          <w:szCs w:val="22"/>
          <w:lang w:val="ro-RO"/>
        </w:rPr>
      </w:pPr>
      <w:r w:rsidRPr="00094B44">
        <w:rPr>
          <w:color w:val="auto"/>
          <w:sz w:val="22"/>
          <w:szCs w:val="22"/>
          <w:lang w:val="ro-RO"/>
        </w:rPr>
        <w:t>□ SERVICII</w:t>
      </w:r>
    </w:p>
    <w:p w:rsidR="00165BFA" w:rsidRDefault="00165BFA" w:rsidP="00165BFA">
      <w:pPr>
        <w:pStyle w:val="Default"/>
        <w:spacing w:line="276" w:lineRule="auto"/>
        <w:ind w:left="1440" w:firstLine="720"/>
        <w:jc w:val="both"/>
        <w:rPr>
          <w:bCs/>
          <w:color w:val="auto"/>
          <w:sz w:val="22"/>
          <w:szCs w:val="22"/>
          <w:lang w:val="ro-RO"/>
        </w:rPr>
      </w:pPr>
      <w:r w:rsidRPr="00094B44">
        <w:rPr>
          <w:color w:val="auto"/>
          <w:sz w:val="22"/>
          <w:szCs w:val="22"/>
          <w:lang w:val="ro-RO"/>
        </w:rPr>
        <w:t>□</w:t>
      </w:r>
      <w:r w:rsidRPr="00094B44">
        <w:rPr>
          <w:bCs/>
          <w:color w:val="auto"/>
          <w:sz w:val="22"/>
          <w:szCs w:val="22"/>
          <w:lang w:val="ro-RO"/>
        </w:rPr>
        <w:t xml:space="preserve"> SPRIJIN FORFETAR</w:t>
      </w:r>
    </w:p>
    <w:p w:rsidR="00165BFA" w:rsidRPr="00094B44" w:rsidRDefault="00165BFA" w:rsidP="00165BFA">
      <w:pPr>
        <w:pStyle w:val="Default"/>
        <w:spacing w:line="276" w:lineRule="auto"/>
        <w:ind w:left="1440" w:firstLine="720"/>
        <w:jc w:val="both"/>
        <w:rPr>
          <w:bCs/>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b/>
          <w:color w:val="auto"/>
          <w:sz w:val="22"/>
          <w:szCs w:val="22"/>
          <w:lang w:val="ro-RO"/>
        </w:rPr>
      </w:pPr>
      <w:r w:rsidRPr="00094B44">
        <w:rPr>
          <w:b/>
          <w:color w:val="auto"/>
          <w:sz w:val="22"/>
          <w:szCs w:val="22"/>
          <w:lang w:val="ro-RO"/>
        </w:rPr>
        <w:t xml:space="preserve">1. </w:t>
      </w:r>
      <w:r w:rsidRPr="00094B44">
        <w:rPr>
          <w:b/>
          <w:bCs/>
          <w:color w:val="auto"/>
          <w:sz w:val="22"/>
          <w:szCs w:val="22"/>
          <w:lang w:val="ro-RO"/>
        </w:rPr>
        <w:t>Descrierea generală a măsurii, inclusiv a logicii de intervenție a acesteia și a contribuției la prioritățile strategiei, la domeniile de intervenție, la obiectivele transversale și a complementarității cu alte măsuri din SDL.</w:t>
      </w:r>
    </w:p>
    <w:p w:rsidR="00165BFA" w:rsidRDefault="00165BFA" w:rsidP="00165BFA">
      <w:pPr>
        <w:pStyle w:val="Default"/>
        <w:spacing w:line="276" w:lineRule="auto"/>
        <w:ind w:firstLine="720"/>
        <w:jc w:val="both"/>
        <w:rPr>
          <w:color w:val="auto"/>
          <w:sz w:val="22"/>
          <w:szCs w:val="22"/>
          <w:lang w:val="ro-RO"/>
        </w:rPr>
      </w:pPr>
    </w:p>
    <w:p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 xml:space="preserve">Conform analizei SWOT sunt identificate în cadrul teritoriului GAL „Codrii Pașcanilor” </w:t>
      </w:r>
      <w:proofErr w:type="spellStart"/>
      <w:r w:rsidRPr="00094B44">
        <w:rPr>
          <w:color w:val="auto"/>
          <w:sz w:val="22"/>
          <w:szCs w:val="22"/>
          <w:lang w:val="ro-RO"/>
        </w:rPr>
        <w:t>urmatoarele</w:t>
      </w:r>
      <w:proofErr w:type="spellEnd"/>
      <w:r w:rsidRPr="00094B44">
        <w:rPr>
          <w:color w:val="auto"/>
          <w:sz w:val="22"/>
          <w:szCs w:val="22"/>
          <w:lang w:val="ro-RO"/>
        </w:rPr>
        <w:t xml:space="preserve"> puncte slabe:</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r w:rsidRPr="00094B44">
        <w:rPr>
          <w:rFonts w:ascii="Trebuchet MS" w:hAnsi="Trebuchet MS" w:cs="Trebuchet MS"/>
          <w:lang w:val="ro-RO"/>
        </w:rPr>
        <w:t>lipsa de competitivitate;</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r w:rsidRPr="005345E1">
        <w:rPr>
          <w:rFonts w:ascii="Trebuchet MS" w:hAnsi="Trebuchet MS" w:cs="Trebuchet MS"/>
          <w:lang w:val="ro-RO"/>
        </w:rPr>
        <w:t xml:space="preserve">dotări tehnice deficitare </w:t>
      </w:r>
      <w:proofErr w:type="spellStart"/>
      <w:r w:rsidRPr="005345E1">
        <w:rPr>
          <w:rFonts w:ascii="Trebuchet MS" w:hAnsi="Trebuchet MS" w:cs="Trebuchet MS"/>
          <w:lang w:val="ro-RO"/>
        </w:rPr>
        <w:t>şi</w:t>
      </w:r>
      <w:proofErr w:type="spellEnd"/>
      <w:r w:rsidRPr="005345E1">
        <w:rPr>
          <w:rFonts w:ascii="Trebuchet MS" w:hAnsi="Trebuchet MS" w:cs="Trebuchet MS"/>
          <w:lang w:val="ro-RO"/>
        </w:rPr>
        <w:t xml:space="preserve"> insuficiente în agricultură;</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proofErr w:type="spellStart"/>
      <w:r w:rsidRPr="00094B44">
        <w:rPr>
          <w:rFonts w:ascii="Trebuchet MS" w:hAnsi="Trebuchet MS" w:cs="Trebuchet MS"/>
          <w:lang w:val="ro-RO"/>
        </w:rPr>
        <w:t>numarul</w:t>
      </w:r>
      <w:proofErr w:type="spellEnd"/>
      <w:r w:rsidRPr="00094B44">
        <w:rPr>
          <w:rFonts w:ascii="Trebuchet MS" w:hAnsi="Trebuchet MS" w:cs="Trebuchet MS"/>
          <w:lang w:val="ro-RO"/>
        </w:rPr>
        <w:t xml:space="preserve"> redus de structuri asociative si/sau grupuri de producători la nivelul teritoriului GAL, precum si </w:t>
      </w:r>
      <w:proofErr w:type="spellStart"/>
      <w:r w:rsidRPr="00094B44">
        <w:rPr>
          <w:rFonts w:ascii="Trebuchet MS" w:hAnsi="Trebuchet MS" w:cs="Trebuchet MS"/>
          <w:lang w:val="ro-RO"/>
        </w:rPr>
        <w:t>functionarea</w:t>
      </w:r>
      <w:proofErr w:type="spellEnd"/>
      <w:r w:rsidRPr="00094B44">
        <w:rPr>
          <w:rFonts w:ascii="Trebuchet MS" w:hAnsi="Trebuchet MS" w:cs="Trebuchet MS"/>
          <w:lang w:val="ro-RO"/>
        </w:rPr>
        <w:t xml:space="preserve"> </w:t>
      </w:r>
      <w:proofErr w:type="spellStart"/>
      <w:r w:rsidRPr="00094B44">
        <w:rPr>
          <w:rFonts w:ascii="Trebuchet MS" w:hAnsi="Trebuchet MS" w:cs="Trebuchet MS"/>
          <w:lang w:val="ro-RO"/>
        </w:rPr>
        <w:t>defectuoasã</w:t>
      </w:r>
      <w:proofErr w:type="spellEnd"/>
      <w:r w:rsidRPr="00094B44">
        <w:rPr>
          <w:rFonts w:ascii="Trebuchet MS" w:hAnsi="Trebuchet MS" w:cs="Trebuchet MS"/>
          <w:lang w:val="ro-RO"/>
        </w:rPr>
        <w:t xml:space="preserve"> a celor existente;</w:t>
      </w:r>
    </w:p>
    <w:p w:rsidR="00165BFA" w:rsidRPr="005345E1"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r w:rsidRPr="005345E1">
        <w:rPr>
          <w:rFonts w:ascii="Trebuchet MS" w:hAnsi="Trebuchet MS" w:cs="Trebuchet MS"/>
          <w:noProof/>
          <w:color w:val="000000"/>
        </w:rPr>
        <w:t>nivelul scăzut al productivității muncii;</w:t>
      </w:r>
    </w:p>
    <w:p w:rsidR="00165BFA" w:rsidRPr="005345E1"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5345E1">
        <w:rPr>
          <w:rFonts w:ascii="Trebuchet MS" w:hAnsi="Trebuchet MS" w:cs="Trebuchet MS"/>
          <w:lang w:val="ro-RO"/>
        </w:rPr>
        <w:t>nivelul scăzut al venitului pe gospodărie;</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094B44">
        <w:rPr>
          <w:rFonts w:ascii="Trebuchet MS" w:hAnsi="Trebuchet MS" w:cs="Trebuchet MS"/>
          <w:lang w:val="ro-RO"/>
        </w:rPr>
        <w:t>sisteme de producție, colectare și depozitare foarte slab dezvoltate;</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094B44">
        <w:rPr>
          <w:rFonts w:ascii="Trebuchet MS" w:hAnsi="Trebuchet MS" w:cs="Trebuchet MS"/>
          <w:lang w:val="ro-RO"/>
        </w:rPr>
        <w:t>gestionarea inadecvată a deșeurilor rezultate din activitățile agricole, în special în fermele de mici dimensiuni;</w:t>
      </w:r>
    </w:p>
    <w:p w:rsidR="00165BFA" w:rsidRPr="005345E1"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5345E1">
        <w:rPr>
          <w:rFonts w:ascii="Trebuchet MS" w:hAnsi="Trebuchet MS" w:cs="Trebuchet MS"/>
          <w:lang w:val="ro-RO"/>
        </w:rPr>
        <w:t xml:space="preserve">cultură antreprenorială slab dezvoltată, caracterizată de lipsa </w:t>
      </w:r>
      <w:proofErr w:type="spellStart"/>
      <w:r w:rsidRPr="005345E1">
        <w:rPr>
          <w:rFonts w:ascii="Trebuchet MS" w:hAnsi="Trebuchet MS" w:cs="Trebuchet MS"/>
          <w:lang w:val="ro-RO"/>
        </w:rPr>
        <w:t>cunoştinţelor</w:t>
      </w:r>
      <w:proofErr w:type="spellEnd"/>
      <w:r w:rsidRPr="005345E1">
        <w:rPr>
          <w:rFonts w:ascii="Trebuchet MS" w:hAnsi="Trebuchet MS" w:cs="Trebuchet MS"/>
          <w:lang w:val="ro-RO"/>
        </w:rPr>
        <w:t xml:space="preserve"> manageriale de bază.</w:t>
      </w:r>
    </w:p>
    <w:p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În cadrul acestei măsuri vor fi sprijinite investițiile orientate spre creșterea competitivității exploatațiilor agricole prin dotarea cu utilaje și echipamente performante în raport cu nivelul tehnologic actual, precum și investițiile pentru modernizarea fermelor (prioritate va fi acordată asocierilor de ferme mici și medii) și îmbunătățirea calității activelor fixe.</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Obiective de dezvoltare rurală</w:t>
      </w:r>
      <w:r w:rsidRPr="00094B44">
        <w:rPr>
          <w:color w:val="auto"/>
          <w:sz w:val="22"/>
          <w:szCs w:val="22"/>
          <w:lang w:val="ro-RO"/>
        </w:rPr>
        <w:t>: favorizarea competitivității agriculturii.</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Obiective specifice ale măsurii</w:t>
      </w:r>
      <w:r w:rsidRPr="00094B44">
        <w:rPr>
          <w:color w:val="auto"/>
          <w:sz w:val="22"/>
          <w:szCs w:val="22"/>
          <w:lang w:val="ro-RO"/>
        </w:rPr>
        <w:t>:</w:t>
      </w:r>
    </w:p>
    <w:p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Îmbunătățirea performanțelor generale ale exploatațiilor agricole din teritoriul GAL „Codrii Pașcanilor” prin creșterea competitivității activității agricole, a diversificării activităților agricole și creșterii  calității produselor obținute;</w:t>
      </w:r>
    </w:p>
    <w:p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Restructurarea exploatațiilor de dimensiuni mici și medii și transformarea acestora în exploatații comerciale la nivelul teritoriului GAL „Codrii Pașcanilor”;</w:t>
      </w:r>
    </w:p>
    <w:p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Respectarea standardelor comunitare aplicabile;</w:t>
      </w:r>
    </w:p>
    <w:p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 xml:space="preserve">Creșterea valorii adăugate a produselor agricole prin procesarea produselor la nivelul fermelor din teritoriul GAL „Codrii Pașcanilor” </w:t>
      </w:r>
      <w:proofErr w:type="spellStart"/>
      <w:r w:rsidRPr="00094B44">
        <w:rPr>
          <w:color w:val="auto"/>
          <w:sz w:val="22"/>
          <w:szCs w:val="22"/>
          <w:lang w:val="ro-RO"/>
        </w:rPr>
        <w:t>şi</w:t>
      </w:r>
      <w:proofErr w:type="spellEnd"/>
      <w:r w:rsidRPr="00094B44">
        <w:rPr>
          <w:color w:val="auto"/>
          <w:sz w:val="22"/>
          <w:szCs w:val="22"/>
          <w:lang w:val="ro-RO"/>
        </w:rPr>
        <w:t xml:space="preserve"> comercializarea directă a acestora;</w:t>
      </w:r>
    </w:p>
    <w:p w:rsidR="00165BFA" w:rsidRDefault="00165BFA" w:rsidP="00165BFA">
      <w:pPr>
        <w:pStyle w:val="Default"/>
        <w:spacing w:line="276" w:lineRule="auto"/>
        <w:jc w:val="both"/>
        <w:rPr>
          <w:color w:val="auto"/>
          <w:sz w:val="22"/>
          <w:szCs w:val="22"/>
          <w:lang w:val="ro-RO"/>
        </w:rPr>
      </w:pPr>
    </w:p>
    <w:p w:rsidR="00165BFA"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b/>
          <w:color w:val="auto"/>
          <w:sz w:val="22"/>
          <w:szCs w:val="22"/>
          <w:u w:val="single"/>
          <w:lang w:val="ro-RO"/>
        </w:rPr>
      </w:pPr>
      <w:r w:rsidRPr="00094B44">
        <w:rPr>
          <w:b/>
          <w:color w:val="auto"/>
          <w:sz w:val="22"/>
          <w:szCs w:val="22"/>
          <w:u w:val="single"/>
          <w:lang w:val="ro-RO"/>
        </w:rPr>
        <w:lastRenderedPageBreak/>
        <w:t>Măsura contribuie la prioritatea:</w:t>
      </w:r>
    </w:p>
    <w:p w:rsidR="00165BFA" w:rsidRPr="00094B44" w:rsidRDefault="00165BFA" w:rsidP="00165BFA">
      <w:pPr>
        <w:pStyle w:val="Default"/>
        <w:spacing w:line="276" w:lineRule="auto"/>
        <w:jc w:val="both"/>
        <w:rPr>
          <w:color w:val="auto"/>
          <w:sz w:val="22"/>
          <w:szCs w:val="22"/>
          <w:lang w:val="ro-RO"/>
        </w:rPr>
      </w:pPr>
      <w:r w:rsidRPr="00094B44">
        <w:rPr>
          <w:color w:val="auto"/>
          <w:sz w:val="22"/>
          <w:szCs w:val="22"/>
          <w:lang w:val="ro-RO"/>
        </w:rPr>
        <w:t>P2 - Creșterea viabilității fermelor și a competitivității tuturor tipurilor de agricultură în toate regiunile și promovarea tehnologiilor agricole inovatoare și a gestionării durabile a pădurilor.</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b/>
          <w:color w:val="auto"/>
          <w:sz w:val="22"/>
          <w:szCs w:val="22"/>
          <w:u w:val="single"/>
          <w:lang w:val="ro-RO"/>
        </w:rPr>
      </w:pPr>
      <w:r w:rsidRPr="00094B44">
        <w:rPr>
          <w:b/>
          <w:color w:val="auto"/>
          <w:sz w:val="22"/>
          <w:szCs w:val="22"/>
          <w:u w:val="single"/>
          <w:lang w:val="ro-RO"/>
        </w:rPr>
        <w:t xml:space="preserve">Măsura corespunde obiectivelor art. </w:t>
      </w:r>
      <w:r w:rsidRPr="00165BFA">
        <w:rPr>
          <w:b/>
          <w:color w:val="538135" w:themeColor="accent6" w:themeShade="BF"/>
          <w:sz w:val="22"/>
          <w:szCs w:val="22"/>
          <w:u w:val="single"/>
          <w:lang w:val="ro-RO"/>
        </w:rPr>
        <w:t xml:space="preserve">17 </w:t>
      </w:r>
      <w:r w:rsidRPr="00094B44">
        <w:rPr>
          <w:b/>
          <w:color w:val="auto"/>
          <w:sz w:val="22"/>
          <w:szCs w:val="22"/>
          <w:u w:val="single"/>
          <w:lang w:val="ro-RO"/>
        </w:rPr>
        <w:t>din Reg. (UE) nr. 1305/2013</w:t>
      </w:r>
    </w:p>
    <w:p w:rsidR="00165BFA" w:rsidRPr="00094B44" w:rsidRDefault="00165BFA" w:rsidP="00165BFA">
      <w:pPr>
        <w:pStyle w:val="Default"/>
        <w:spacing w:line="276" w:lineRule="auto"/>
        <w:jc w:val="both"/>
        <w:rPr>
          <w:b/>
          <w:color w:val="auto"/>
          <w:sz w:val="22"/>
          <w:szCs w:val="22"/>
          <w:lang w:val="ro-RO"/>
        </w:rPr>
      </w:pPr>
    </w:p>
    <w:p w:rsidR="00165BFA" w:rsidRPr="00094B44" w:rsidRDefault="00165BFA" w:rsidP="00165BFA">
      <w:pPr>
        <w:pStyle w:val="Default"/>
        <w:spacing w:line="276" w:lineRule="auto"/>
        <w:jc w:val="both"/>
        <w:rPr>
          <w:b/>
          <w:color w:val="auto"/>
          <w:sz w:val="22"/>
          <w:szCs w:val="22"/>
          <w:u w:val="single"/>
          <w:lang w:val="ro-RO"/>
        </w:rPr>
      </w:pPr>
      <w:r w:rsidRPr="00094B44">
        <w:rPr>
          <w:b/>
          <w:color w:val="auto"/>
          <w:sz w:val="22"/>
          <w:szCs w:val="22"/>
          <w:u w:val="single"/>
          <w:lang w:val="ro-RO"/>
        </w:rPr>
        <w:t>Măsura contribuie la Domeniul de intervenție:</w:t>
      </w:r>
    </w:p>
    <w:p w:rsidR="00165BFA" w:rsidRPr="00094B44" w:rsidRDefault="00165BFA" w:rsidP="00165BFA">
      <w:pPr>
        <w:pStyle w:val="Default"/>
        <w:spacing w:line="276" w:lineRule="auto"/>
        <w:jc w:val="both"/>
        <w:rPr>
          <w:color w:val="auto"/>
          <w:sz w:val="22"/>
          <w:szCs w:val="22"/>
          <w:lang w:val="ro-RO"/>
        </w:rPr>
      </w:pPr>
      <w:r w:rsidRPr="00094B44">
        <w:rPr>
          <w:bCs/>
          <w:color w:val="auto"/>
          <w:sz w:val="22"/>
          <w:szCs w:val="22"/>
          <w:lang w:val="ro-RO"/>
        </w:rPr>
        <w:t>2A) 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Măsura contribuie la obiectivele transversale ale Reg. (UE) nr. 1305/2013:</w:t>
      </w:r>
      <w:r w:rsidRPr="00094B44">
        <w:rPr>
          <w:b/>
          <w:color w:val="auto"/>
          <w:sz w:val="22"/>
          <w:szCs w:val="22"/>
          <w:lang w:val="ro-RO"/>
        </w:rPr>
        <w:t xml:space="preserve"> </w:t>
      </w:r>
      <w:r w:rsidRPr="00094B44">
        <w:rPr>
          <w:bCs/>
          <w:iCs/>
          <w:color w:val="auto"/>
          <w:sz w:val="22"/>
          <w:szCs w:val="22"/>
          <w:lang w:val="ro-RO"/>
        </w:rPr>
        <w:t>mediu, climă, inovare</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Complementaritatea cu alte măsuri din SDL</w:t>
      </w:r>
      <w:r w:rsidRPr="00094B44">
        <w:rPr>
          <w:b/>
          <w:color w:val="auto"/>
          <w:sz w:val="22"/>
          <w:szCs w:val="22"/>
          <w:lang w:val="ro-RO"/>
        </w:rPr>
        <w:t>:</w:t>
      </w:r>
      <w:r>
        <w:rPr>
          <w:color w:val="auto"/>
          <w:sz w:val="22"/>
          <w:szCs w:val="22"/>
          <w:lang w:val="ro-RO"/>
        </w:rPr>
        <w:t xml:space="preserve"> M01/</w:t>
      </w:r>
      <w:r w:rsidRPr="00094B44">
        <w:rPr>
          <w:color w:val="auto"/>
          <w:sz w:val="22"/>
          <w:szCs w:val="22"/>
          <w:lang w:val="ro-RO"/>
        </w:rPr>
        <w:t>1A</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Sinergia cu alte măsuri din SDL:</w:t>
      </w:r>
      <w:r>
        <w:rPr>
          <w:color w:val="auto"/>
          <w:sz w:val="22"/>
          <w:szCs w:val="22"/>
          <w:lang w:val="ro-RO"/>
        </w:rPr>
        <w:t xml:space="preserve"> M02/2A,  M04</w:t>
      </w:r>
      <w:r w:rsidRPr="00094B44">
        <w:rPr>
          <w:color w:val="auto"/>
          <w:sz w:val="22"/>
          <w:szCs w:val="22"/>
          <w:lang w:val="ro-RO"/>
        </w:rPr>
        <w:t>/2B</w:t>
      </w:r>
    </w:p>
    <w:p w:rsidR="00165BFA" w:rsidRPr="00094B44" w:rsidRDefault="00165BFA" w:rsidP="00165BFA">
      <w:pPr>
        <w:pStyle w:val="Default"/>
        <w:spacing w:line="276" w:lineRule="auto"/>
        <w:jc w:val="both"/>
        <w:rPr>
          <w:b/>
          <w:bCs/>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2. Valoarea adăugată a măsurii</w:t>
      </w:r>
    </w:p>
    <w:p w:rsidR="00165BFA"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Măsura M03 asigură dotarea necesară în scopul adaptării la standarde ridicate, eficientizării costurilor și creșterii veniturilor. De asemenea, prin aceasta măsură se realizează accesul la inovare dezvoltare economica cu implicare în îmbunătățirea calității vieții, crearea și păstrarea locurilor de munca, încurajarea populației sa rămână în mediul rural sau sa se întoarcă și sa dezvolte o afacere.</w:t>
      </w:r>
    </w:p>
    <w:p w:rsidR="00165BFA" w:rsidRPr="00094B44" w:rsidRDefault="00165BFA" w:rsidP="00165BFA">
      <w:pPr>
        <w:pStyle w:val="Default"/>
        <w:spacing w:line="276" w:lineRule="auto"/>
        <w:ind w:firstLine="72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3. Trimiteri la alte acte legislative</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637/2008 al Consiliului și a R (UE) nr. 73/2009 al Consiliului;</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1242/2008 de stabilire a unei tipologii comunitare pentru exploatații agricole;</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1303/2013;</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1307/2013;</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Legea cooperației agricole nr. 566/2004 cu completările și modificările ulterioare, pentru beneficiarii cooperative agricole;</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Legea nr. 1/2005 privind organizarea și funcționarea cooperației, cu completările și modificările ulterioare, pentru beneficiarii societăți cooperative agricole;</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Ordonanța Guvernului nr. 37/2005 privind recunoașterea și funcționarea grupurilor și organizațiilor de producători, pentru comercializarea produselor agricole și silvice, cu completările și modificările ulterioare, pentru beneficiarii Grupuri de producători);</w:t>
      </w:r>
    </w:p>
    <w:p w:rsidR="00165BFA"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Ordin nr. 57/2010 pentru aprobarea Normei sanitare veterinare privind procedura de autorizare sanitară veterinară a unităților care produc, procesează, depozitează, transportă și/sau distribuie produse de origine animal cu modificările și completările ulterioare.</w:t>
      </w:r>
    </w:p>
    <w:p w:rsidR="00165BFA" w:rsidRPr="00094B44" w:rsidRDefault="00165BFA" w:rsidP="00165BFA">
      <w:pPr>
        <w:pStyle w:val="Default"/>
        <w:spacing w:line="276" w:lineRule="auto"/>
        <w:ind w:left="720"/>
        <w:jc w:val="both"/>
        <w:rPr>
          <w:color w:val="auto"/>
          <w:sz w:val="22"/>
          <w:szCs w:val="22"/>
          <w:lang w:val="ro-RO"/>
        </w:rPr>
      </w:pPr>
      <w:bookmarkStart w:id="0" w:name="_GoBack"/>
      <w:bookmarkEnd w:id="0"/>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4. Beneficiari direcți/indirecți (grup țintă)</w:t>
      </w:r>
    </w:p>
    <w:p w:rsidR="00165BFA" w:rsidRPr="00094B44" w:rsidRDefault="00165BFA" w:rsidP="00165BFA">
      <w:pPr>
        <w:pStyle w:val="Default"/>
        <w:spacing w:line="276" w:lineRule="auto"/>
        <w:ind w:firstLine="360"/>
        <w:jc w:val="both"/>
        <w:rPr>
          <w:color w:val="auto"/>
          <w:sz w:val="22"/>
          <w:szCs w:val="22"/>
          <w:lang w:val="ro-RO"/>
        </w:rPr>
      </w:pPr>
      <w:r w:rsidRPr="00094B44">
        <w:rPr>
          <w:color w:val="auto"/>
          <w:sz w:val="22"/>
          <w:szCs w:val="22"/>
          <w:lang w:val="ro-RO"/>
        </w:rPr>
        <w:t>Beneficiari direcți pot fi:</w:t>
      </w:r>
    </w:p>
    <w:p w:rsidR="00165BFA" w:rsidRPr="00094B44" w:rsidRDefault="00165BFA" w:rsidP="00165BFA">
      <w:pPr>
        <w:pStyle w:val="Default"/>
        <w:numPr>
          <w:ilvl w:val="0"/>
          <w:numId w:val="2"/>
        </w:numPr>
        <w:spacing w:line="276" w:lineRule="auto"/>
        <w:jc w:val="both"/>
        <w:rPr>
          <w:color w:val="auto"/>
          <w:sz w:val="22"/>
          <w:szCs w:val="22"/>
          <w:lang w:val="ro-RO"/>
        </w:rPr>
      </w:pPr>
      <w:r w:rsidRPr="00094B44">
        <w:rPr>
          <w:color w:val="auto"/>
          <w:sz w:val="22"/>
          <w:szCs w:val="22"/>
          <w:lang w:val="ro-RO"/>
        </w:rPr>
        <w:lastRenderedPageBreak/>
        <w:t>fermieri, cu excepția persoanelor fizice neautorizate;</w:t>
      </w:r>
    </w:p>
    <w:p w:rsidR="00165BFA" w:rsidRDefault="00165BFA" w:rsidP="00165BFA">
      <w:pPr>
        <w:pStyle w:val="Default"/>
        <w:numPr>
          <w:ilvl w:val="0"/>
          <w:numId w:val="2"/>
        </w:numPr>
        <w:spacing w:line="276" w:lineRule="auto"/>
        <w:jc w:val="both"/>
        <w:rPr>
          <w:color w:val="auto"/>
          <w:sz w:val="22"/>
          <w:szCs w:val="22"/>
          <w:lang w:val="ro-RO"/>
        </w:rPr>
      </w:pPr>
      <w:proofErr w:type="spellStart"/>
      <w:r w:rsidRPr="00094B44">
        <w:rPr>
          <w:color w:val="auto"/>
          <w:sz w:val="22"/>
          <w:szCs w:val="22"/>
          <w:lang w:val="ro-RO"/>
        </w:rPr>
        <w:t>asociatii</w:t>
      </w:r>
      <w:proofErr w:type="spellEnd"/>
      <w:r w:rsidRPr="00094B44">
        <w:rPr>
          <w:color w:val="auto"/>
          <w:sz w:val="22"/>
          <w:szCs w:val="22"/>
          <w:lang w:val="ro-RO"/>
        </w:rPr>
        <w:t>, cooperative (cooperativele agricole și societățile cooperative agricole), grupuri de producători, constituite în baza legislației naționale în vigoare care deservesc interesele membrilor.</w:t>
      </w:r>
    </w:p>
    <w:p w:rsidR="00165BFA" w:rsidRPr="00094B44" w:rsidRDefault="00165BFA" w:rsidP="00165BFA">
      <w:pPr>
        <w:pStyle w:val="Default"/>
        <w:spacing w:line="276" w:lineRule="auto"/>
        <w:ind w:left="108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5. Tip de sprijin</w:t>
      </w:r>
    </w:p>
    <w:p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Rambursarea costurilor eligibile suportate și plătite efectiv.</w:t>
      </w:r>
    </w:p>
    <w:p w:rsidR="00165BFA"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Plăți în avans, cu condiția constituirii unei garanții bancare sau a unei garanții echivalente corespunzătoare procentului de 100 % din valoarea avansului, în conformitate cu art. 45 (4) și art. 63 ale R. 1305/2014.</w:t>
      </w:r>
    </w:p>
    <w:p w:rsidR="00165BFA" w:rsidRPr="00094B44" w:rsidRDefault="00165BFA" w:rsidP="00165BFA">
      <w:pPr>
        <w:pStyle w:val="Default"/>
        <w:spacing w:line="276" w:lineRule="auto"/>
        <w:ind w:firstLine="72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6. Tipuri de acțiuni eligibile și neeligibile</w:t>
      </w:r>
    </w:p>
    <w:p w:rsidR="00165BFA" w:rsidRPr="00335994" w:rsidRDefault="00165BFA" w:rsidP="00165BFA">
      <w:pPr>
        <w:autoSpaceDE w:val="0"/>
        <w:autoSpaceDN w:val="0"/>
        <w:adjustRightInd w:val="0"/>
        <w:spacing w:after="0" w:line="276" w:lineRule="auto"/>
        <w:ind w:left="720"/>
        <w:jc w:val="both"/>
        <w:rPr>
          <w:rFonts w:ascii="Trebuchet MS" w:hAnsi="Trebuchet MS" w:cs="Trebuchet MS"/>
          <w:b/>
          <w:color w:val="000000"/>
          <w:lang w:val="ro-RO"/>
        </w:rPr>
      </w:pPr>
      <w:proofErr w:type="spellStart"/>
      <w:r w:rsidRPr="00335994">
        <w:rPr>
          <w:rFonts w:ascii="Trebuchet MS" w:hAnsi="Trebuchet MS" w:cs="Trebuchet MS"/>
          <w:b/>
          <w:color w:val="000000"/>
          <w:lang w:val="ro-RO"/>
        </w:rPr>
        <w:t>Acţiuni</w:t>
      </w:r>
      <w:proofErr w:type="spellEnd"/>
      <w:r w:rsidRPr="00335994">
        <w:rPr>
          <w:rFonts w:ascii="Trebuchet MS" w:hAnsi="Trebuchet MS" w:cs="Trebuchet MS"/>
          <w:b/>
          <w:color w:val="000000"/>
          <w:lang w:val="ro-RO"/>
        </w:rPr>
        <w:t xml:space="preserve"> eligibile:</w:t>
      </w:r>
    </w:p>
    <w:p w:rsidR="00165BFA" w:rsidRPr="00335994" w:rsidRDefault="00165BFA" w:rsidP="00165BFA">
      <w:pPr>
        <w:autoSpaceDE w:val="0"/>
        <w:autoSpaceDN w:val="0"/>
        <w:adjustRightInd w:val="0"/>
        <w:spacing w:after="0" w:line="276" w:lineRule="auto"/>
        <w:ind w:left="720"/>
        <w:jc w:val="both"/>
        <w:rPr>
          <w:rFonts w:ascii="Trebuchet MS" w:hAnsi="Trebuchet MS" w:cs="Trebuchet MS"/>
          <w:color w:val="000000"/>
          <w:lang w:val="ro-RO"/>
        </w:rPr>
      </w:pPr>
      <w:r w:rsidRPr="00335994">
        <w:rPr>
          <w:rFonts w:ascii="Trebuchet MS" w:hAnsi="Trebuchet MS" w:cs="Trebuchet MS"/>
          <w:color w:val="000000"/>
          <w:lang w:val="ro-RO"/>
        </w:rPr>
        <w:t xml:space="preserve">Sunt eligibile toate tipurile de operațiuni care sunt în concordanță cu regulile generale din Regulamentele Europene, prioritățile stabilite pentru dezvoltarea locală – LEADER și obiectivele și prioritățile stabilite în Strategia de Dezvoltare Locală. </w:t>
      </w:r>
    </w:p>
    <w:p w:rsidR="00165BFA" w:rsidRPr="00335994" w:rsidRDefault="00165BFA" w:rsidP="00165BFA">
      <w:pPr>
        <w:tabs>
          <w:tab w:val="left" w:pos="270"/>
        </w:tabs>
        <w:spacing w:line="276" w:lineRule="auto"/>
        <w:ind w:left="720"/>
        <w:jc w:val="both"/>
        <w:rPr>
          <w:rFonts w:ascii="Trebuchet MS" w:hAnsi="Trebuchet MS"/>
          <w:lang w:val="ro-RO"/>
        </w:rPr>
      </w:pPr>
      <w:r w:rsidRPr="00335994">
        <w:rPr>
          <w:rFonts w:ascii="Trebuchet MS" w:hAnsi="Trebuchet MS"/>
          <w:lang w:val="ro-RO"/>
        </w:rPr>
        <w:t xml:space="preserve">Prin această măsură se vor finanța </w:t>
      </w:r>
      <w:r w:rsidRPr="00094B44">
        <w:rPr>
          <w:rFonts w:ascii="Trebuchet MS" w:hAnsi="Trebuchet MS"/>
          <w:lang w:val="ro-RO"/>
        </w:rPr>
        <w:t>prioritar</w:t>
      </w:r>
      <w:r w:rsidRPr="00335994">
        <w:rPr>
          <w:rFonts w:ascii="Trebuchet MS" w:hAnsi="Trebuchet MS"/>
          <w:lang w:val="ro-RO"/>
        </w:rPr>
        <w:t xml:space="preserve"> proiectele de investiții propuse în urma acțiunilor de consultare/animare realizate în teritoriul GAL „</w:t>
      </w:r>
      <w:r w:rsidRPr="00094B44">
        <w:rPr>
          <w:rFonts w:ascii="Trebuchet MS" w:hAnsi="Trebuchet MS"/>
          <w:lang w:val="ro-RO"/>
        </w:rPr>
        <w:t>Codrii Pașcanilor</w:t>
      </w:r>
      <w:r w:rsidRPr="00335994">
        <w:rPr>
          <w:rFonts w:ascii="Trebuchet MS" w:hAnsi="Trebuchet MS"/>
          <w:lang w:val="ro-RO"/>
        </w:rPr>
        <w:t>”:</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m</w:t>
      </w:r>
      <w:r w:rsidRPr="00335994">
        <w:rPr>
          <w:rFonts w:ascii="Trebuchet MS" w:hAnsi="Trebuchet MS"/>
          <w:lang w:val="ro-RO"/>
        </w:rPr>
        <w:t xml:space="preserve">odernizarea spațiilor tehnologice sau de producție din cadrul </w:t>
      </w:r>
      <w:r w:rsidRPr="00094B44">
        <w:rPr>
          <w:rFonts w:ascii="Trebuchet MS" w:hAnsi="Trebuchet MS"/>
          <w:lang w:val="ro-RO"/>
        </w:rPr>
        <w:t>exploatațiilor</w:t>
      </w:r>
      <w:r w:rsidRPr="00335994">
        <w:rPr>
          <w:rFonts w:ascii="Trebuchet MS" w:hAnsi="Trebuchet MS"/>
          <w:lang w:val="ro-RO"/>
        </w:rPr>
        <w:t>;</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a</w:t>
      </w:r>
      <w:r w:rsidRPr="00335994">
        <w:rPr>
          <w:rFonts w:ascii="Trebuchet MS" w:hAnsi="Trebuchet MS"/>
          <w:lang w:val="ro-RO"/>
        </w:rPr>
        <w:t>chiziționarea d</w:t>
      </w:r>
      <w:r w:rsidRPr="00094B44">
        <w:rPr>
          <w:rFonts w:ascii="Trebuchet MS" w:hAnsi="Trebuchet MS"/>
          <w:lang w:val="ro-RO"/>
        </w:rPr>
        <w:t>e utilaje agricole</w:t>
      </w:r>
      <w:r w:rsidRPr="00335994">
        <w:rPr>
          <w:rFonts w:ascii="Trebuchet MS" w:hAnsi="Trebuchet MS"/>
          <w:lang w:val="ro-RO"/>
        </w:rPr>
        <w:t>;</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m</w:t>
      </w:r>
      <w:r w:rsidRPr="00335994">
        <w:rPr>
          <w:rFonts w:ascii="Trebuchet MS" w:hAnsi="Trebuchet MS"/>
          <w:lang w:val="ro-RO"/>
        </w:rPr>
        <w:t>odernizarea exploatațiilor apicole;</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335994">
        <w:rPr>
          <w:rFonts w:ascii="Trebuchet MS" w:hAnsi="Trebuchet MS"/>
          <w:lang w:val="ro-RO"/>
        </w:rPr>
        <w:t>modernizarea spațiilor zootehnice;</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dotare</w:t>
      </w:r>
      <w:r w:rsidRPr="00335994">
        <w:rPr>
          <w:rFonts w:ascii="Trebuchet MS" w:hAnsi="Trebuchet MS"/>
          <w:lang w:val="ro-RO"/>
        </w:rPr>
        <w:t xml:space="preserve"> centre de colectare </w:t>
      </w:r>
      <w:r w:rsidRPr="00094B44">
        <w:rPr>
          <w:rFonts w:ascii="Trebuchet MS" w:hAnsi="Trebuchet MS"/>
          <w:lang w:val="ro-RO"/>
        </w:rPr>
        <w:t xml:space="preserve">si </w:t>
      </w:r>
      <w:proofErr w:type="spellStart"/>
      <w:r w:rsidRPr="00094B44">
        <w:rPr>
          <w:rFonts w:ascii="Trebuchet MS" w:hAnsi="Trebuchet MS"/>
          <w:lang w:val="ro-RO"/>
        </w:rPr>
        <w:t>vanzare</w:t>
      </w:r>
      <w:proofErr w:type="spellEnd"/>
      <w:r w:rsidRPr="00094B44">
        <w:rPr>
          <w:rFonts w:ascii="Trebuchet MS" w:hAnsi="Trebuchet MS"/>
          <w:lang w:val="ro-RO"/>
        </w:rPr>
        <w:t xml:space="preserve"> </w:t>
      </w:r>
      <w:r w:rsidRPr="00335994">
        <w:rPr>
          <w:rFonts w:ascii="Trebuchet MS" w:hAnsi="Trebuchet MS"/>
          <w:lang w:val="ro-RO"/>
        </w:rPr>
        <w:t>a laptelui;</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m</w:t>
      </w:r>
      <w:r w:rsidRPr="00335994">
        <w:rPr>
          <w:rFonts w:ascii="Trebuchet MS" w:hAnsi="Trebuchet MS"/>
          <w:lang w:val="ro-RO"/>
        </w:rPr>
        <w:t>odernizarea unităților de procesare carne/lapte;</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proofErr w:type="spellStart"/>
      <w:r w:rsidRPr="00094B44">
        <w:rPr>
          <w:rFonts w:ascii="Trebuchet MS" w:hAnsi="Trebuchet MS"/>
          <w:lang w:val="ro-RO"/>
        </w:rPr>
        <w:t>constructia</w:t>
      </w:r>
      <w:proofErr w:type="spellEnd"/>
      <w:r w:rsidRPr="00094B44">
        <w:rPr>
          <w:rFonts w:ascii="Trebuchet MS" w:hAnsi="Trebuchet MS"/>
          <w:lang w:val="ro-RO"/>
        </w:rPr>
        <w:t xml:space="preserve"> si/sau m</w:t>
      </w:r>
      <w:r w:rsidRPr="00335994">
        <w:rPr>
          <w:rFonts w:ascii="Trebuchet MS" w:hAnsi="Trebuchet MS"/>
          <w:lang w:val="ro-RO"/>
        </w:rPr>
        <w:t>odernizare</w:t>
      </w:r>
      <w:r w:rsidRPr="00094B44">
        <w:rPr>
          <w:rFonts w:ascii="Trebuchet MS" w:hAnsi="Trebuchet MS"/>
          <w:lang w:val="ro-RO"/>
        </w:rPr>
        <w:t>a de sere/solarii</w:t>
      </w:r>
      <w:r w:rsidRPr="00335994">
        <w:rPr>
          <w:rFonts w:ascii="Trebuchet MS" w:hAnsi="Trebuchet MS"/>
          <w:lang w:val="ro-RO"/>
        </w:rPr>
        <w:t>.</w:t>
      </w:r>
    </w:p>
    <w:p w:rsidR="00165BFA" w:rsidRPr="00335994" w:rsidRDefault="00165BFA" w:rsidP="00165BFA">
      <w:pPr>
        <w:autoSpaceDE w:val="0"/>
        <w:autoSpaceDN w:val="0"/>
        <w:adjustRightInd w:val="0"/>
        <w:spacing w:after="0" w:line="276" w:lineRule="auto"/>
        <w:ind w:left="720"/>
        <w:jc w:val="both"/>
        <w:rPr>
          <w:rFonts w:ascii="Trebuchet MS" w:hAnsi="Trebuchet MS" w:cs="Trebuchet MS"/>
          <w:b/>
          <w:lang w:val="ro-RO"/>
        </w:rPr>
      </w:pPr>
      <w:proofErr w:type="spellStart"/>
      <w:r w:rsidRPr="00335994">
        <w:rPr>
          <w:rFonts w:ascii="Trebuchet MS" w:hAnsi="Trebuchet MS" w:cs="Trebuchet MS"/>
          <w:b/>
          <w:lang w:val="ro-RO"/>
        </w:rPr>
        <w:t>Acţiuni</w:t>
      </w:r>
      <w:proofErr w:type="spellEnd"/>
      <w:r w:rsidRPr="00335994">
        <w:rPr>
          <w:rFonts w:ascii="Trebuchet MS" w:hAnsi="Trebuchet MS" w:cs="Trebuchet MS"/>
          <w:b/>
          <w:lang w:val="ro-RO"/>
        </w:rPr>
        <w:t xml:space="preserve"> neeligibile:</w:t>
      </w:r>
    </w:p>
    <w:p w:rsidR="00165BFA" w:rsidRDefault="00165BFA" w:rsidP="00165BFA">
      <w:pPr>
        <w:pStyle w:val="Default"/>
        <w:spacing w:line="276" w:lineRule="auto"/>
        <w:ind w:left="720"/>
        <w:jc w:val="both"/>
        <w:rPr>
          <w:rFonts w:cstheme="minorBidi"/>
          <w:color w:val="385623" w:themeColor="accent6" w:themeShade="80"/>
          <w:sz w:val="22"/>
          <w:szCs w:val="22"/>
          <w:lang w:val="ro-RO"/>
        </w:rPr>
      </w:pPr>
      <w:r w:rsidRPr="00094B44">
        <w:rPr>
          <w:rFonts w:cstheme="minorBidi"/>
          <w:color w:val="auto"/>
          <w:sz w:val="22"/>
          <w:szCs w:val="22"/>
          <w:lang w:val="ro-RO"/>
        </w:rPr>
        <w:t xml:space="preserve">Nu se acceptă achiziționarea de utilaje sau echipamente </w:t>
      </w:r>
      <w:proofErr w:type="spellStart"/>
      <w:r w:rsidRPr="00094B44">
        <w:rPr>
          <w:rFonts w:cstheme="minorBidi"/>
          <w:color w:val="auto"/>
          <w:sz w:val="22"/>
          <w:szCs w:val="22"/>
          <w:lang w:val="ro-RO"/>
        </w:rPr>
        <w:t>second</w:t>
      </w:r>
      <w:proofErr w:type="spellEnd"/>
      <w:r w:rsidRPr="00094B44">
        <w:rPr>
          <w:rFonts w:cstheme="minorBidi"/>
          <w:color w:val="auto"/>
          <w:sz w:val="22"/>
          <w:szCs w:val="22"/>
          <w:lang w:val="ro-RO"/>
        </w:rPr>
        <w:t xml:space="preserve"> hand</w:t>
      </w:r>
      <w:r w:rsidRPr="00094B44">
        <w:rPr>
          <w:rFonts w:cstheme="minorBidi"/>
          <w:color w:val="385623" w:themeColor="accent6" w:themeShade="80"/>
          <w:sz w:val="22"/>
          <w:szCs w:val="22"/>
          <w:lang w:val="ro-RO"/>
        </w:rPr>
        <w:t>.</w:t>
      </w:r>
    </w:p>
    <w:p w:rsidR="00165BFA" w:rsidRPr="00094B44" w:rsidRDefault="00165BFA" w:rsidP="00165BFA">
      <w:pPr>
        <w:pStyle w:val="Default"/>
        <w:spacing w:line="276" w:lineRule="auto"/>
        <w:ind w:left="720"/>
        <w:jc w:val="both"/>
        <w:rPr>
          <w:b/>
          <w:bCs/>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7. Condiții de eligibilitate</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Solicitantul trebuie să se încadreze în categoria beneficiarilor eligibili;</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Investiția trebuie să se realizeze în cadrul unei ferme cu o dimensiune economică de minimum 8.000 € SO;</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Investiția va respecta legislația în vigoare din domeniul: sănătății publice, sanitar-veterinar și de siguranță alimentară;</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 xml:space="preserve">Solicitantul va demonstra că profitul mediu anual (ca medie a ultimilor trei ani fiscali) nu depășește de 4 ori valoarea sprijinului solicitat; </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Beneficiarul trebuie să aibă sediul social/punct de lucru în teritoriul GAL „</w:t>
      </w:r>
      <w:r w:rsidRPr="00094B44">
        <w:rPr>
          <w:rFonts w:ascii="Trebuchet MS" w:hAnsi="Trebuchet MS"/>
          <w:lang w:val="ro-RO"/>
        </w:rPr>
        <w:t>Codrii Pașcanilor</w:t>
      </w:r>
      <w:r w:rsidRPr="00AB5730">
        <w:rPr>
          <w:rFonts w:ascii="Trebuchet MS" w:hAnsi="Trebuchet MS" w:cs="Trebuchet MS"/>
          <w:bCs/>
          <w:lang w:val="ro-RO"/>
        </w:rPr>
        <w:t>”;</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Investiția realizată demonstrează utilitate și creează plus valoare nu numai pentru exploatația solicitantului ci și pentru UAT-</w:t>
      </w:r>
      <w:proofErr w:type="spellStart"/>
      <w:r w:rsidRPr="00AB5730">
        <w:rPr>
          <w:rFonts w:ascii="Trebuchet MS" w:hAnsi="Trebuchet MS" w:cs="Trebuchet MS"/>
          <w:bCs/>
          <w:lang w:val="ro-RO"/>
        </w:rPr>
        <w:t>ul</w:t>
      </w:r>
      <w:proofErr w:type="spellEnd"/>
      <w:r w:rsidRPr="00AB5730">
        <w:rPr>
          <w:rFonts w:ascii="Trebuchet MS" w:hAnsi="Trebuchet MS" w:cs="Trebuchet MS"/>
          <w:bCs/>
          <w:lang w:val="ro-RO"/>
        </w:rPr>
        <w:t xml:space="preserve"> de reședință;</w:t>
      </w:r>
    </w:p>
    <w:p w:rsidR="00165BFA"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Investițiile în centre de colectare a laptelui se pot realiza pe teritoriul mai multor UAT din teritoriul GAL.</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8. Criterii de selecție</w:t>
      </w:r>
    </w:p>
    <w:p w:rsidR="00165BFA" w:rsidRPr="00AB5730" w:rsidRDefault="00165BFA" w:rsidP="00165BFA">
      <w:pPr>
        <w:autoSpaceDE w:val="0"/>
        <w:autoSpaceDN w:val="0"/>
        <w:adjustRightInd w:val="0"/>
        <w:spacing w:after="0" w:line="276" w:lineRule="auto"/>
        <w:ind w:firstLine="360"/>
        <w:jc w:val="both"/>
        <w:rPr>
          <w:rFonts w:ascii="Trebuchet MS" w:hAnsi="Trebuchet MS" w:cs="Trebuchet MS"/>
          <w:color w:val="000000"/>
          <w:lang w:val="ro-RO"/>
        </w:rPr>
      </w:pPr>
      <w:r w:rsidRPr="00AB5730">
        <w:rPr>
          <w:rFonts w:ascii="Trebuchet MS" w:hAnsi="Trebuchet MS" w:cs="Trebuchet MS"/>
          <w:color w:val="000000"/>
          <w:lang w:val="ro-RO"/>
        </w:rPr>
        <w:t>Criteriile de selecție ce se vor aplica la selecția proiectelor depuse pe aceasta măsura vor fi:</w:t>
      </w:r>
    </w:p>
    <w:p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lastRenderedPageBreak/>
        <w:t>Dimensiunii exploatației care vizează exploatațiile de dimensiuni medii;</w:t>
      </w:r>
    </w:p>
    <w:p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t>Potențialului agricol al zonei care vizează zonele cu potențial determinate în baza studiilor de specialitate;</w:t>
      </w:r>
    </w:p>
    <w:p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t xml:space="preserve">Asocierea fermierilor, care dețin explodații de dimensiuni micii și/sau medii, în cadrul cooperativelor sau a grupurilor de producători constituite în baza legislației naționale în vigoare </w:t>
      </w:r>
    </w:p>
    <w:p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t>Nivelului de calificare în domeniul agricol al managerului exploatației agricole;</w:t>
      </w:r>
    </w:p>
    <w:p w:rsidR="00165BFA" w:rsidRDefault="00165BFA" w:rsidP="00165BFA">
      <w:pPr>
        <w:numPr>
          <w:ilvl w:val="0"/>
          <w:numId w:val="7"/>
        </w:numPr>
        <w:autoSpaceDE w:val="0"/>
        <w:autoSpaceDN w:val="0"/>
        <w:adjustRightInd w:val="0"/>
        <w:spacing w:after="0" w:line="276" w:lineRule="auto"/>
        <w:jc w:val="both"/>
        <w:rPr>
          <w:ins w:id="1" w:author="Admin" w:date="2017-08-14T20:03:00Z"/>
          <w:rFonts w:ascii="Trebuchet MS" w:hAnsi="Trebuchet MS" w:cs="Trebuchet MS"/>
          <w:color w:val="000000"/>
          <w:lang w:val="ro-RO"/>
        </w:rPr>
      </w:pPr>
      <w:r w:rsidRPr="00AB5730">
        <w:rPr>
          <w:rFonts w:ascii="Trebuchet MS" w:hAnsi="Trebuchet MS" w:cs="Trebuchet MS"/>
          <w:color w:val="000000"/>
          <w:lang w:val="ro-RO"/>
        </w:rPr>
        <w:t xml:space="preserve">Principiul economiei de apă pentru proiectele care prevăd investiții de modernizare a sistemelor de irigații la nivel de fermă, prin </w:t>
      </w:r>
      <w:proofErr w:type="spellStart"/>
      <w:r w:rsidRPr="00AB5730">
        <w:rPr>
          <w:rFonts w:ascii="Trebuchet MS" w:hAnsi="Trebuchet MS" w:cs="Trebuchet MS"/>
          <w:color w:val="000000"/>
          <w:lang w:val="ro-RO"/>
        </w:rPr>
        <w:t>prioritizarea</w:t>
      </w:r>
      <w:proofErr w:type="spellEnd"/>
      <w:r w:rsidRPr="00AB5730">
        <w:rPr>
          <w:rFonts w:ascii="Trebuchet MS" w:hAnsi="Trebuchet MS" w:cs="Trebuchet MS"/>
          <w:color w:val="000000"/>
          <w:lang w:val="ro-RO"/>
        </w:rPr>
        <w:t xml:space="preserve"> investițiilor care conduc la economii cât mai mari de apă.</w:t>
      </w:r>
    </w:p>
    <w:p w:rsidR="00165BFA" w:rsidRPr="00165BFA" w:rsidRDefault="00165BFA" w:rsidP="00165BFA">
      <w:pPr>
        <w:pStyle w:val="ListParagraph"/>
        <w:numPr>
          <w:ilvl w:val="0"/>
          <w:numId w:val="9"/>
        </w:numPr>
        <w:autoSpaceDE w:val="0"/>
        <w:autoSpaceDN w:val="0"/>
        <w:adjustRightInd w:val="0"/>
        <w:jc w:val="both"/>
        <w:rPr>
          <w:rFonts w:ascii="Trebuchet MS" w:hAnsi="Trebuchet MS" w:cstheme="minorHAnsi"/>
          <w:i/>
          <w:color w:val="538135" w:themeColor="accent6" w:themeShade="BF"/>
        </w:rPr>
      </w:pPr>
      <w:r w:rsidRPr="00165BFA">
        <w:rPr>
          <w:rFonts w:ascii="Trebuchet MS" w:hAnsi="Trebuchet MS" w:cs="Trebuchet MS"/>
          <w:color w:val="538135" w:themeColor="accent6" w:themeShade="BF"/>
          <w:lang w:val="ro-RO"/>
        </w:rPr>
        <w:t xml:space="preserve"> </w:t>
      </w:r>
      <w:proofErr w:type="spellStart"/>
      <w:r w:rsidRPr="00165BFA">
        <w:rPr>
          <w:rFonts w:ascii="Trebuchet MS" w:hAnsi="Trebuchet MS" w:cs="Calibri"/>
          <w:color w:val="538135" w:themeColor="accent6" w:themeShade="BF"/>
          <w:shd w:val="clear" w:color="auto" w:fill="FFFFFF"/>
        </w:rPr>
        <w:t>Numărul</w:t>
      </w:r>
      <w:proofErr w:type="spellEnd"/>
      <w:r w:rsidRPr="00165BFA">
        <w:rPr>
          <w:rFonts w:ascii="Trebuchet MS" w:hAnsi="Trebuchet MS" w:cs="Calibri"/>
          <w:color w:val="538135" w:themeColor="accent6" w:themeShade="BF"/>
          <w:shd w:val="clear" w:color="auto" w:fill="FFFFFF"/>
        </w:rPr>
        <w:t xml:space="preserve"> de </w:t>
      </w:r>
      <w:proofErr w:type="spellStart"/>
      <w:r w:rsidRPr="00165BFA">
        <w:rPr>
          <w:rFonts w:ascii="Trebuchet MS" w:hAnsi="Trebuchet MS" w:cs="Calibri"/>
          <w:color w:val="538135" w:themeColor="accent6" w:themeShade="BF"/>
          <w:shd w:val="clear" w:color="auto" w:fill="FFFFFF"/>
        </w:rPr>
        <w:t>locuri</w:t>
      </w:r>
      <w:proofErr w:type="spellEnd"/>
      <w:r w:rsidRPr="00165BFA">
        <w:rPr>
          <w:rFonts w:ascii="Trebuchet MS" w:hAnsi="Trebuchet MS" w:cs="Calibri"/>
          <w:color w:val="538135" w:themeColor="accent6" w:themeShade="BF"/>
          <w:shd w:val="clear" w:color="auto" w:fill="FFFFFF"/>
        </w:rPr>
        <w:t xml:space="preserve"> de </w:t>
      </w:r>
      <w:proofErr w:type="spellStart"/>
      <w:r w:rsidRPr="00165BFA">
        <w:rPr>
          <w:rFonts w:ascii="Trebuchet MS" w:hAnsi="Trebuchet MS" w:cs="Calibri"/>
          <w:color w:val="538135" w:themeColor="accent6" w:themeShade="BF"/>
          <w:shd w:val="clear" w:color="auto" w:fill="FFFFFF"/>
        </w:rPr>
        <w:t>muncă</w:t>
      </w:r>
      <w:proofErr w:type="spellEnd"/>
      <w:r w:rsidRPr="00165BFA">
        <w:rPr>
          <w:rFonts w:ascii="Trebuchet MS" w:hAnsi="Trebuchet MS" w:cs="Calibri"/>
          <w:color w:val="538135" w:themeColor="accent6" w:themeShade="BF"/>
          <w:shd w:val="clear" w:color="auto" w:fill="FFFFFF"/>
        </w:rPr>
        <w:t xml:space="preserve"> create </w:t>
      </w:r>
      <w:proofErr w:type="spellStart"/>
      <w:r w:rsidRPr="00165BFA">
        <w:rPr>
          <w:rFonts w:ascii="Trebuchet MS" w:hAnsi="Trebuchet MS" w:cs="Calibri"/>
          <w:color w:val="538135" w:themeColor="accent6" w:themeShade="BF"/>
          <w:shd w:val="clear" w:color="auto" w:fill="FFFFFF"/>
        </w:rPr>
        <w:t>prin</w:t>
      </w:r>
      <w:proofErr w:type="spellEnd"/>
      <w:r w:rsidRPr="00165BFA">
        <w:rPr>
          <w:rFonts w:ascii="Trebuchet MS" w:hAnsi="Trebuchet MS" w:cs="Calibri"/>
          <w:color w:val="538135" w:themeColor="accent6" w:themeShade="BF"/>
          <w:shd w:val="clear" w:color="auto" w:fill="FFFFFF"/>
        </w:rPr>
        <w:t xml:space="preserve"> </w:t>
      </w:r>
      <w:proofErr w:type="spellStart"/>
      <w:r w:rsidRPr="00165BFA">
        <w:rPr>
          <w:rFonts w:ascii="Trebuchet MS" w:hAnsi="Trebuchet MS" w:cs="Calibri"/>
          <w:color w:val="538135" w:themeColor="accent6" w:themeShade="BF"/>
          <w:shd w:val="clear" w:color="auto" w:fill="FFFFFF"/>
        </w:rPr>
        <w:t>proiect</w:t>
      </w:r>
      <w:proofErr w:type="spellEnd"/>
      <w:r w:rsidRPr="00165BFA">
        <w:rPr>
          <w:rFonts w:ascii="Trebuchet MS" w:hAnsi="Trebuchet MS" w:cs="Calibri"/>
          <w:color w:val="538135" w:themeColor="accent6" w:themeShade="BF"/>
          <w:shd w:val="clear" w:color="auto" w:fill="FFFFFF"/>
        </w:rPr>
        <w:t>;</w:t>
      </w:r>
      <w:bookmarkStart w:id="2" w:name="_Hlk488863473"/>
    </w:p>
    <w:p w:rsidR="00165BFA" w:rsidRPr="00165BFA" w:rsidRDefault="00165BFA" w:rsidP="00165BFA">
      <w:pPr>
        <w:pStyle w:val="ListParagraph"/>
        <w:numPr>
          <w:ilvl w:val="0"/>
          <w:numId w:val="9"/>
        </w:numPr>
        <w:autoSpaceDE w:val="0"/>
        <w:autoSpaceDN w:val="0"/>
        <w:adjustRightInd w:val="0"/>
        <w:jc w:val="both"/>
        <w:rPr>
          <w:rFonts w:ascii="Trebuchet MS" w:hAnsi="Trebuchet MS" w:cstheme="minorHAnsi"/>
          <w:i/>
          <w:color w:val="538135" w:themeColor="accent6" w:themeShade="BF"/>
        </w:rPr>
      </w:pPr>
      <w:proofErr w:type="spellStart"/>
      <w:r w:rsidRPr="00165BFA">
        <w:rPr>
          <w:rFonts w:ascii="Trebuchet MS" w:hAnsi="Trebuchet MS" w:cstheme="minorHAnsi"/>
          <w:bCs/>
          <w:i/>
          <w:color w:val="538135" w:themeColor="accent6" w:themeShade="BF"/>
        </w:rPr>
        <w:t>Principiul</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economiei</w:t>
      </w:r>
      <w:proofErr w:type="spellEnd"/>
      <w:r w:rsidRPr="00165BFA">
        <w:rPr>
          <w:rFonts w:ascii="Trebuchet MS" w:hAnsi="Trebuchet MS" w:cstheme="minorHAnsi"/>
          <w:bCs/>
          <w:i/>
          <w:color w:val="538135" w:themeColor="accent6" w:themeShade="BF"/>
        </w:rPr>
        <w:t xml:space="preserve"> de </w:t>
      </w:r>
      <w:proofErr w:type="spellStart"/>
      <w:r w:rsidRPr="00165BFA">
        <w:rPr>
          <w:rFonts w:ascii="Trebuchet MS" w:hAnsi="Trebuchet MS" w:cstheme="minorHAnsi"/>
          <w:bCs/>
          <w:i/>
          <w:color w:val="538135" w:themeColor="accent6" w:themeShade="BF"/>
        </w:rPr>
        <w:t>energie</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prin</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realizarea</w:t>
      </w:r>
      <w:proofErr w:type="spellEnd"/>
      <w:r w:rsidRPr="00165BFA">
        <w:rPr>
          <w:rFonts w:ascii="Trebuchet MS" w:hAnsi="Trebuchet MS" w:cstheme="minorHAnsi"/>
          <w:bCs/>
          <w:i/>
          <w:color w:val="538135" w:themeColor="accent6" w:themeShade="BF"/>
        </w:rPr>
        <w:t xml:space="preserve"> de </w:t>
      </w:r>
      <w:proofErr w:type="spellStart"/>
      <w:r w:rsidRPr="00165BFA">
        <w:rPr>
          <w:rFonts w:ascii="Trebuchet MS" w:hAnsi="Trebuchet MS" w:cstheme="minorHAnsi"/>
          <w:bCs/>
          <w:i/>
          <w:color w:val="538135" w:themeColor="accent6" w:themeShade="BF"/>
        </w:rPr>
        <w:t>investitii</w:t>
      </w:r>
      <w:proofErr w:type="spellEnd"/>
      <w:r w:rsidRPr="00165BFA">
        <w:rPr>
          <w:rFonts w:ascii="Trebuchet MS" w:hAnsi="Trebuchet MS" w:cstheme="minorHAnsi"/>
          <w:bCs/>
          <w:i/>
          <w:color w:val="538135" w:themeColor="accent6" w:themeShade="BF"/>
        </w:rPr>
        <w:t xml:space="preserve"> in </w:t>
      </w:r>
      <w:proofErr w:type="spellStart"/>
      <w:r w:rsidRPr="00165BFA">
        <w:rPr>
          <w:rFonts w:ascii="Trebuchet MS" w:hAnsi="Trebuchet MS" w:cstheme="minorHAnsi"/>
          <w:bCs/>
          <w:i/>
          <w:color w:val="538135" w:themeColor="accent6" w:themeShade="BF"/>
        </w:rPr>
        <w:t>producerea</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si</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utilizarea</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energiei</w:t>
      </w:r>
      <w:proofErr w:type="spellEnd"/>
      <w:r w:rsidRPr="00165BFA">
        <w:rPr>
          <w:rFonts w:ascii="Trebuchet MS" w:hAnsi="Trebuchet MS" w:cstheme="minorHAnsi"/>
          <w:bCs/>
          <w:i/>
          <w:color w:val="538135" w:themeColor="accent6" w:themeShade="BF"/>
        </w:rPr>
        <w:t xml:space="preserve"> din </w:t>
      </w:r>
      <w:proofErr w:type="spellStart"/>
      <w:r w:rsidRPr="00165BFA">
        <w:rPr>
          <w:rFonts w:ascii="Trebuchet MS" w:hAnsi="Trebuchet MS" w:cstheme="minorHAnsi"/>
          <w:bCs/>
          <w:i/>
          <w:color w:val="538135" w:themeColor="accent6" w:themeShade="BF"/>
        </w:rPr>
        <w:t>surse</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regenerabile</w:t>
      </w:r>
      <w:proofErr w:type="spellEnd"/>
      <w:r w:rsidRPr="00165BFA">
        <w:rPr>
          <w:rFonts w:ascii="Trebuchet MS" w:hAnsi="Trebuchet MS" w:cstheme="minorHAnsi"/>
          <w:bCs/>
          <w:i/>
          <w:color w:val="538135" w:themeColor="accent6" w:themeShade="BF"/>
        </w:rPr>
        <w:t>.</w:t>
      </w:r>
    </w:p>
    <w:bookmarkEnd w:id="2"/>
    <w:p w:rsidR="00165BFA" w:rsidRDefault="00165BFA" w:rsidP="00165BFA">
      <w:pPr>
        <w:pStyle w:val="Default"/>
        <w:spacing w:line="276" w:lineRule="auto"/>
        <w:ind w:firstLine="360"/>
        <w:jc w:val="both"/>
        <w:rPr>
          <w:rFonts w:cstheme="minorBidi"/>
          <w:color w:val="auto"/>
          <w:sz w:val="22"/>
          <w:szCs w:val="22"/>
          <w:lang w:val="ro-RO"/>
        </w:rPr>
      </w:pPr>
      <w:r w:rsidRPr="004C05EC">
        <w:rPr>
          <w:rFonts w:cstheme="minorBidi"/>
          <w:color w:val="auto"/>
          <w:sz w:val="22"/>
          <w:szCs w:val="22"/>
          <w:lang w:val="ro-RO"/>
        </w:rPr>
        <w:t>Criteriile de selecție vor asigura dezvoltarea echilibrată a agriculturii din teritoriul Gal „</w:t>
      </w:r>
      <w:r w:rsidRPr="004C05EC">
        <w:rPr>
          <w:sz w:val="22"/>
          <w:szCs w:val="22"/>
          <w:lang w:val="ro-RO"/>
        </w:rPr>
        <w:t>Codrii Pașcanilor</w:t>
      </w:r>
      <w:r w:rsidRPr="004C05EC">
        <w:rPr>
          <w:rFonts w:cstheme="minorBidi"/>
          <w:color w:val="auto"/>
          <w:sz w:val="22"/>
          <w:szCs w:val="22"/>
          <w:lang w:val="ro-RO"/>
        </w:rPr>
        <w:t>”, ponderea criteriilor de selecție realizându-se în funcție de SDL si analiza SWOT.</w:t>
      </w:r>
    </w:p>
    <w:p w:rsidR="00165BFA" w:rsidRPr="004C05EC" w:rsidRDefault="00165BFA" w:rsidP="00165BFA">
      <w:pPr>
        <w:pStyle w:val="Default"/>
        <w:spacing w:line="276" w:lineRule="auto"/>
        <w:ind w:firstLine="36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9. Sume (aplicabile) și rata sprijinului</w:t>
      </w:r>
    </w:p>
    <w:p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Rata sprijinului public nerambursabil va fi de 50% din totalul cheltuielilor eligibile și nu va depăși</w:t>
      </w:r>
      <w:del w:id="3" w:author="Admin" w:date="2017-08-14T20:05:00Z">
        <w:r w:rsidRPr="00094B44" w:rsidDel="00477A40">
          <w:rPr>
            <w:color w:val="auto"/>
            <w:sz w:val="22"/>
            <w:szCs w:val="22"/>
            <w:lang w:val="ro-RO"/>
          </w:rPr>
          <w:delText>:</w:delText>
        </w:r>
        <w:r w:rsidRPr="00094B44" w:rsidDel="00477A40">
          <w:rPr>
            <w:color w:val="auto"/>
            <w:sz w:val="22"/>
            <w:szCs w:val="22"/>
          </w:rPr>
          <w:delText xml:space="preserve"> </w:delText>
        </w:r>
      </w:del>
      <w:r w:rsidRPr="00165BFA">
        <w:rPr>
          <w:color w:val="538135" w:themeColor="accent6" w:themeShade="BF"/>
          <w:sz w:val="22"/>
          <w:szCs w:val="22"/>
          <w:lang w:val="ro-RO"/>
        </w:rPr>
        <w:t>61.063 euro/proiect</w:t>
      </w:r>
    </w:p>
    <w:p w:rsidR="00165BFA" w:rsidRPr="00094B44" w:rsidRDefault="00165BFA" w:rsidP="00165BFA">
      <w:pPr>
        <w:pStyle w:val="Default"/>
        <w:spacing w:line="276" w:lineRule="auto"/>
        <w:ind w:firstLine="360"/>
        <w:jc w:val="both"/>
        <w:rPr>
          <w:color w:val="auto"/>
          <w:sz w:val="22"/>
          <w:szCs w:val="22"/>
          <w:lang w:val="ro-RO"/>
        </w:rPr>
      </w:pPr>
      <w:r w:rsidRPr="00094B44">
        <w:rPr>
          <w:color w:val="auto"/>
          <w:sz w:val="22"/>
          <w:szCs w:val="22"/>
          <w:lang w:val="ro-RO"/>
        </w:rPr>
        <w:t>Intensitatea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 în cazul:</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investițiilor realizate de tinerii fermieri, cu vârsta sub 40 de ani, la data depunerii cererii de finanțare (așa cum sunt definiți la art. 2 al R (UE) nr. 1305/2013 sau cei care s-au stabilit în cei cinci ani anteriori solicitării sprijinului, în conformitate cu anexa II a R 1305);</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 xml:space="preserve">proiectelor integrate; </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operațiunilor sprijinite în cadrul PEI;</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investițiilor legate de operațiunile prevăzute la art. 28 (</w:t>
      </w:r>
      <w:proofErr w:type="spellStart"/>
      <w:r w:rsidRPr="00094B44">
        <w:rPr>
          <w:color w:val="auto"/>
          <w:sz w:val="22"/>
          <w:szCs w:val="22"/>
          <w:lang w:val="ro-RO"/>
        </w:rPr>
        <w:t>Agromediu</w:t>
      </w:r>
      <w:proofErr w:type="spellEnd"/>
      <w:r w:rsidRPr="00094B44">
        <w:rPr>
          <w:color w:val="auto"/>
          <w:sz w:val="22"/>
          <w:szCs w:val="22"/>
          <w:lang w:val="ro-RO"/>
        </w:rPr>
        <w:t>) și art. 29 (Agricultura ecologică) din R(UE) nr. 1305/2013;</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investiții în zone care se confruntă cu constrângeri naturale și cu alte constrângeri specifice, menționate la art. 32 R(UE) nr. 1305/2013;</w:t>
      </w:r>
    </w:p>
    <w:p w:rsidR="00165BFA" w:rsidRDefault="00165BFA" w:rsidP="00165BFA">
      <w:pPr>
        <w:pStyle w:val="Default"/>
        <w:spacing w:line="276" w:lineRule="auto"/>
        <w:ind w:firstLine="360"/>
        <w:jc w:val="both"/>
        <w:rPr>
          <w:color w:val="auto"/>
          <w:sz w:val="22"/>
          <w:szCs w:val="22"/>
          <w:lang w:val="ro-RO"/>
        </w:rPr>
      </w:pPr>
      <w:r w:rsidRPr="00094B44">
        <w:rPr>
          <w:color w:val="auto"/>
          <w:sz w:val="22"/>
          <w:szCs w:val="22"/>
          <w:lang w:val="ro-RO"/>
        </w:rPr>
        <w:t xml:space="preserve">Se vor aplica regulile de ajutor de </w:t>
      </w:r>
      <w:proofErr w:type="spellStart"/>
      <w:r w:rsidRPr="00094B44">
        <w:rPr>
          <w:color w:val="auto"/>
          <w:sz w:val="22"/>
          <w:szCs w:val="22"/>
          <w:lang w:val="ro-RO"/>
        </w:rPr>
        <w:t>minimis</w:t>
      </w:r>
      <w:proofErr w:type="spellEnd"/>
      <w:r w:rsidRPr="00094B44">
        <w:rPr>
          <w:color w:val="auto"/>
          <w:sz w:val="22"/>
          <w:szCs w:val="22"/>
          <w:lang w:val="ro-RO"/>
        </w:rPr>
        <w:t xml:space="preserve"> în vigoare, conform prevederilor Regulamentului UE nr. 1407/2013. </w:t>
      </w:r>
    </w:p>
    <w:p w:rsidR="00165BFA" w:rsidRPr="00094B44" w:rsidRDefault="00165BFA" w:rsidP="00165BFA">
      <w:pPr>
        <w:pStyle w:val="Default"/>
        <w:spacing w:line="276" w:lineRule="auto"/>
        <w:ind w:firstLine="36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10. Indicatori de monitorizare</w:t>
      </w:r>
    </w:p>
    <w:p w:rsidR="00165BFA" w:rsidRPr="00094B44" w:rsidRDefault="00165BFA" w:rsidP="00165BFA">
      <w:pPr>
        <w:autoSpaceDE w:val="0"/>
        <w:autoSpaceDN w:val="0"/>
        <w:adjustRightInd w:val="0"/>
        <w:spacing w:after="0" w:line="276" w:lineRule="auto"/>
        <w:ind w:left="720"/>
        <w:rPr>
          <w:rFonts w:ascii="Trebuchet MS" w:hAnsi="Trebuchet MS" w:cs="Trebuchet MS"/>
          <w:lang w:val="ro-RO"/>
        </w:rPr>
      </w:pPr>
      <w:r w:rsidRPr="00094B44">
        <w:rPr>
          <w:rFonts w:ascii="Trebuchet MS" w:hAnsi="Trebuchet MS" w:cs="Trebuchet MS"/>
          <w:lang w:val="ro-RO"/>
        </w:rPr>
        <w:t>Număr de exploatații agricole/beneficiari sprijiniți.</w:t>
      </w:r>
    </w:p>
    <w:p w:rsidR="00165BFA" w:rsidRPr="00094B44" w:rsidRDefault="00165BFA" w:rsidP="00165BFA">
      <w:pPr>
        <w:autoSpaceDE w:val="0"/>
        <w:autoSpaceDN w:val="0"/>
        <w:adjustRightInd w:val="0"/>
        <w:spacing w:after="0" w:line="276" w:lineRule="auto"/>
        <w:ind w:left="720"/>
        <w:rPr>
          <w:rFonts w:ascii="Trebuchet MS" w:hAnsi="Trebuchet MS" w:cs="Trebuchet MS"/>
          <w:lang w:val="ro-RO"/>
        </w:rPr>
      </w:pPr>
      <w:r w:rsidRPr="00094B44">
        <w:rPr>
          <w:rFonts w:ascii="Trebuchet MS" w:hAnsi="Trebuchet MS" w:cs="Trebuchet MS"/>
          <w:lang w:val="ro-RO"/>
        </w:rPr>
        <w:t>Numărul de proiecte ce au componente inovative sau de protecția mediului.</w:t>
      </w:r>
    </w:p>
    <w:p w:rsidR="00165BFA" w:rsidRPr="00094B44" w:rsidRDefault="00165BFA" w:rsidP="00165BFA">
      <w:pPr>
        <w:pStyle w:val="Default"/>
        <w:spacing w:line="276" w:lineRule="auto"/>
        <w:ind w:left="720"/>
        <w:jc w:val="both"/>
        <w:rPr>
          <w:color w:val="auto"/>
          <w:sz w:val="22"/>
          <w:szCs w:val="22"/>
          <w:lang w:val="ro-RO"/>
        </w:rPr>
      </w:pPr>
      <w:r w:rsidRPr="00094B44">
        <w:rPr>
          <w:color w:val="auto"/>
          <w:sz w:val="22"/>
          <w:szCs w:val="22"/>
          <w:lang w:val="ro-RO"/>
        </w:rPr>
        <w:t>Numărul de locuri de muncă create.</w:t>
      </w:r>
    </w:p>
    <w:p w:rsidR="00165BFA" w:rsidRDefault="00165BFA" w:rsidP="00165BFA">
      <w:pPr>
        <w:rPr>
          <w:rFonts w:ascii="Trebuchet MS" w:hAnsi="Trebuchet MS" w:cs="Trebuchet MS"/>
          <w:color w:val="000000"/>
          <w:lang w:val="ro-RO"/>
        </w:rPr>
      </w:pPr>
      <w:r>
        <w:rPr>
          <w:lang w:val="ro-RO"/>
        </w:rPr>
        <w:br w:type="page"/>
      </w:r>
    </w:p>
    <w:p w:rsidR="000765FF" w:rsidRDefault="000765FF"/>
    <w:sectPr w:rsidR="000765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1.4pt;height:11.4pt" o:bullet="t">
        <v:imagedata r:id="rId1" o:title="mso2107"/>
      </v:shape>
    </w:pict>
  </w:numPicBullet>
  <w:abstractNum w:abstractNumId="0" w15:restartNumberingAfterBreak="0">
    <w:nsid w:val="0FB24BD9"/>
    <w:multiLevelType w:val="hybridMultilevel"/>
    <w:tmpl w:val="FB5222E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75014DD"/>
    <w:multiLevelType w:val="hybridMultilevel"/>
    <w:tmpl w:val="4F0265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17BC4A14"/>
    <w:multiLevelType w:val="hybridMultilevel"/>
    <w:tmpl w:val="605E6A1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AEF588E"/>
    <w:multiLevelType w:val="hybridMultilevel"/>
    <w:tmpl w:val="8E666986"/>
    <w:lvl w:ilvl="0" w:tplc="96D622BC">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07545CB"/>
    <w:multiLevelType w:val="hybridMultilevel"/>
    <w:tmpl w:val="7982DA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BBA7C7F"/>
    <w:multiLevelType w:val="hybridMultilevel"/>
    <w:tmpl w:val="D1960406"/>
    <w:lvl w:ilvl="0" w:tplc="04090007">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1E6FB3"/>
    <w:multiLevelType w:val="hybridMultilevel"/>
    <w:tmpl w:val="3A88F1F6"/>
    <w:lvl w:ilvl="0" w:tplc="1F6A8BAC">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A061355"/>
    <w:multiLevelType w:val="hybridMultilevel"/>
    <w:tmpl w:val="6A5A8470"/>
    <w:lvl w:ilvl="0" w:tplc="629C8AFE">
      <w:start w:val="1"/>
      <w:numFmt w:val="bullet"/>
      <w:lvlText w:val=""/>
      <w:lvlJc w:val="left"/>
      <w:pPr>
        <w:ind w:left="540" w:hanging="360"/>
      </w:pPr>
      <w:rPr>
        <w:rFonts w:ascii="Wingdings" w:hAnsi="Wingdings" w:hint="default"/>
        <w:color w:val="auto"/>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8" w15:restartNumberingAfterBreak="0">
    <w:nsid w:val="7DAA2C47"/>
    <w:multiLevelType w:val="hybridMultilevel"/>
    <w:tmpl w:val="CD70DD5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2"/>
  </w:num>
  <w:num w:numId="4">
    <w:abstractNumId w:val="4"/>
  </w:num>
  <w:num w:numId="5">
    <w:abstractNumId w:val="7"/>
  </w:num>
  <w:num w:numId="6">
    <w:abstractNumId w:val="3"/>
  </w:num>
  <w:num w:numId="7">
    <w:abstractNumId w:val="6"/>
  </w:num>
  <w:num w:numId="8">
    <w:abstractNumId w:val="0"/>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BFA"/>
    <w:rsid w:val="000765FF"/>
    <w:rsid w:val="00165BFA"/>
    <w:rsid w:val="00E61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3D59E"/>
  <w15:chartTrackingRefBased/>
  <w15:docId w15:val="{16357EB7-0ED6-4E68-BED0-A84C93FC4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BF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5BFA"/>
    <w:pPr>
      <w:autoSpaceDE w:val="0"/>
      <w:autoSpaceDN w:val="0"/>
      <w:adjustRightInd w:val="0"/>
      <w:spacing w:after="0" w:line="240" w:lineRule="auto"/>
    </w:pPr>
    <w:rPr>
      <w:rFonts w:ascii="Trebuchet MS" w:hAnsi="Trebuchet MS" w:cs="Trebuchet MS"/>
      <w:color w:val="000000"/>
      <w:sz w:val="24"/>
      <w:szCs w:val="24"/>
      <w:lang w:val="en-US"/>
    </w:rPr>
  </w:style>
  <w:style w:type="paragraph" w:styleId="ListParagraph">
    <w:name w:val="List Paragraph"/>
    <w:basedOn w:val="Normal"/>
    <w:uiPriority w:val="34"/>
    <w:qFormat/>
    <w:rsid w:val="00165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1418</Words>
  <Characters>8084</Characters>
  <Application>Microsoft Office Word</Application>
  <DocSecurity>0</DocSecurity>
  <Lines>67</Lines>
  <Paragraphs>18</Paragraphs>
  <ScaleCrop>false</ScaleCrop>
  <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2017-09-13T08:45:00Z</dcterms:created>
  <dcterms:modified xsi:type="dcterms:W3CDTF">2017-09-13T08:49:00Z</dcterms:modified>
</cp:coreProperties>
</file>